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D5D6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456D5D6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56D5D6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5D6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5D6A" w14:textId="77777777" w:rsidR="0055375D" w:rsidRPr="00B37E1E" w:rsidRDefault="00170278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70278">
              <w:rPr>
                <w:b/>
                <w:sz w:val="26"/>
                <w:szCs w:val="26"/>
                <w:lang w:val="en-US"/>
              </w:rPr>
              <w:t>203B</w:t>
            </w:r>
            <w:r w:rsidR="00B37E1E">
              <w:rPr>
                <w:b/>
                <w:sz w:val="26"/>
                <w:szCs w:val="26"/>
              </w:rPr>
              <w:t>_083</w:t>
            </w:r>
          </w:p>
        </w:tc>
      </w:tr>
      <w:tr w:rsidR="0055375D" w:rsidRPr="00C44B8B" w14:paraId="456D5D6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5D6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5D6D" w14:textId="77777777" w:rsidR="0055375D" w:rsidRPr="00544D0D" w:rsidRDefault="009154C3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544D0D">
              <w:rPr>
                <w:b/>
                <w:sz w:val="26"/>
                <w:szCs w:val="26"/>
                <w:lang w:val="en-US"/>
              </w:rPr>
              <w:t>2025502</w:t>
            </w:r>
            <w:r w:rsidR="0055375D" w:rsidRPr="00544D0D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456D5D6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56D5D70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56D5D71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56D5D72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56D5D73" w14:textId="77777777" w:rsidR="0026453A" w:rsidRPr="00697DC5" w:rsidRDefault="0026453A" w:rsidP="0026453A"/>
    <w:p w14:paraId="456D5D74" w14:textId="77777777" w:rsidR="0026453A" w:rsidRPr="00697DC5" w:rsidRDefault="0026453A" w:rsidP="0026453A"/>
    <w:p w14:paraId="456D5D75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56D5D76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81895">
        <w:rPr>
          <w:b/>
          <w:sz w:val="26"/>
          <w:szCs w:val="26"/>
        </w:rPr>
        <w:t>(</w:t>
      </w:r>
      <w:r w:rsidR="009154C3" w:rsidRPr="009506D4">
        <w:rPr>
          <w:b/>
          <w:sz w:val="26"/>
          <w:szCs w:val="26"/>
        </w:rPr>
        <w:t>Б</w:t>
      </w:r>
      <w:r w:rsidR="00681895">
        <w:rPr>
          <w:b/>
          <w:sz w:val="26"/>
          <w:szCs w:val="26"/>
        </w:rPr>
        <w:t>олт М16х</w:t>
      </w:r>
      <w:r w:rsidR="009154C3" w:rsidRPr="009506D4">
        <w:rPr>
          <w:b/>
          <w:sz w:val="26"/>
          <w:szCs w:val="26"/>
        </w:rPr>
        <w:t xml:space="preserve">50 </w:t>
      </w:r>
      <w:r w:rsidR="00681895">
        <w:rPr>
          <w:b/>
          <w:sz w:val="26"/>
          <w:szCs w:val="26"/>
        </w:rPr>
        <w:t>оцинкованный)</w:t>
      </w:r>
      <w:r w:rsidR="009506D4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56D5D7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56D5D78" w14:textId="77777777" w:rsidR="00681895" w:rsidRDefault="00681895" w:rsidP="0068189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56D5D79" w14:textId="77777777" w:rsidR="00681895" w:rsidRDefault="00681895" w:rsidP="0068189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56D5D7A" w14:textId="77777777" w:rsidR="00681895" w:rsidRDefault="00681895" w:rsidP="0068189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56D5D7B" w14:textId="77777777" w:rsidR="00681895" w:rsidRDefault="00681895" w:rsidP="0068189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56D5D7C" w14:textId="77777777" w:rsidR="00681895" w:rsidRDefault="00681895" w:rsidP="0068189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56D5D7D" w14:textId="77777777" w:rsidR="00681895" w:rsidRDefault="00681895" w:rsidP="0068189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56D5D7E" w14:textId="77777777" w:rsidR="00681895" w:rsidRDefault="00681895" w:rsidP="0068189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56D5D7F" w14:textId="77777777" w:rsidR="00681895" w:rsidRDefault="00681895" w:rsidP="0068189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56D5D80" w14:textId="77777777" w:rsidR="00681895" w:rsidRDefault="00681895" w:rsidP="0068189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56D5D81" w14:textId="77777777" w:rsidR="00681895" w:rsidRDefault="00681895" w:rsidP="0068189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56D5D82" w14:textId="77777777" w:rsidR="00681895" w:rsidRDefault="00681895" w:rsidP="0068189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56D5D83" w14:textId="77777777" w:rsidR="00681895" w:rsidRDefault="00681895" w:rsidP="0068189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56D5D84" w14:textId="77777777" w:rsidR="00681895" w:rsidRDefault="00681895" w:rsidP="0068189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56D5D85" w14:textId="77777777" w:rsidR="00681895" w:rsidRDefault="00681895" w:rsidP="0068189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56D5D86" w14:textId="77777777" w:rsidR="00681895" w:rsidRDefault="00681895" w:rsidP="0068189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56D5D87" w14:textId="77777777" w:rsidR="00681895" w:rsidRDefault="00681895" w:rsidP="0068189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56D5D88" w14:textId="77777777" w:rsidR="00681895" w:rsidRDefault="00681895" w:rsidP="0068189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56D5D89" w14:textId="77777777" w:rsidR="00681895" w:rsidRDefault="00681895" w:rsidP="0068189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56D5D8A" w14:textId="77777777" w:rsidR="00681895" w:rsidRDefault="00681895" w:rsidP="0068189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56D5D8B" w14:textId="77777777" w:rsidR="00681895" w:rsidRDefault="00681895" w:rsidP="0068189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56D5D8C" w14:textId="77777777" w:rsidR="00681895" w:rsidRDefault="00681895" w:rsidP="0068189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456D5D8D" w14:textId="77777777" w:rsidR="00681895" w:rsidRDefault="00681895" w:rsidP="0068189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56D5D8E" w14:textId="77777777" w:rsidR="00681895" w:rsidRDefault="00681895" w:rsidP="00681895">
      <w:pPr>
        <w:spacing w:line="276" w:lineRule="auto"/>
        <w:rPr>
          <w:sz w:val="24"/>
          <w:szCs w:val="24"/>
        </w:rPr>
      </w:pPr>
    </w:p>
    <w:p w14:paraId="456D5D8F" w14:textId="77777777" w:rsidR="00681895" w:rsidRDefault="00681895" w:rsidP="0068189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56D5D90" w14:textId="77777777" w:rsidR="00681895" w:rsidRDefault="00681895" w:rsidP="0068189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56D5D91" w14:textId="77777777" w:rsidR="00681895" w:rsidRDefault="00681895" w:rsidP="0068189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56D5D92" w14:textId="77777777" w:rsidR="00681895" w:rsidRDefault="00681895" w:rsidP="0068189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56D5D93" w14:textId="77777777" w:rsidR="00681895" w:rsidRDefault="00681895" w:rsidP="0068189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56D5D94" w14:textId="77777777" w:rsidR="00681895" w:rsidRDefault="00681895" w:rsidP="0068189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56D5D95" w14:textId="77777777" w:rsidR="00681895" w:rsidRDefault="00681895" w:rsidP="0068189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56D5D96" w14:textId="77777777" w:rsidR="00681895" w:rsidRDefault="00681895" w:rsidP="0068189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56D5D97" w14:textId="77777777" w:rsidR="00681895" w:rsidRDefault="00681895" w:rsidP="0068189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56D5D98" w14:textId="77777777" w:rsidR="00681895" w:rsidRDefault="00681895" w:rsidP="0068189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56D5D99" w14:textId="77777777" w:rsidR="00681895" w:rsidRDefault="00681895" w:rsidP="0068189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56D5D9A" w14:textId="77777777" w:rsidR="00681895" w:rsidRDefault="00681895" w:rsidP="0068189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56D5D9B" w14:textId="77777777" w:rsidR="00681895" w:rsidRDefault="00681895" w:rsidP="0068189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56D5D9C" w14:textId="77777777" w:rsidR="00681895" w:rsidRDefault="00681895" w:rsidP="0068189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56D5D9D" w14:textId="77777777" w:rsidR="00681895" w:rsidRDefault="00681895" w:rsidP="0068189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56D5D9E" w14:textId="77777777" w:rsidR="00681895" w:rsidRDefault="00681895" w:rsidP="0068189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56D5D9F" w14:textId="77777777" w:rsidR="00681895" w:rsidRDefault="00681895" w:rsidP="00681895">
      <w:pPr>
        <w:rPr>
          <w:sz w:val="26"/>
          <w:szCs w:val="26"/>
        </w:rPr>
      </w:pPr>
    </w:p>
    <w:p w14:paraId="456D5DA0" w14:textId="77777777" w:rsidR="00681895" w:rsidRDefault="00681895" w:rsidP="00681895">
      <w:pPr>
        <w:rPr>
          <w:sz w:val="26"/>
          <w:szCs w:val="26"/>
        </w:rPr>
      </w:pPr>
    </w:p>
    <w:p w14:paraId="456D5DA1" w14:textId="77777777" w:rsidR="00681895" w:rsidRDefault="00681895" w:rsidP="0068189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56D5DA2" w14:textId="77777777" w:rsidR="00681895" w:rsidRDefault="00681895" w:rsidP="0068189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456D5DA3" w14:textId="77777777" w:rsidR="008F73A3" w:rsidRPr="00697DC5" w:rsidRDefault="008F73A3" w:rsidP="0068189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D5DA6" w14:textId="77777777" w:rsidR="00074BAD" w:rsidRDefault="00074BAD">
      <w:r>
        <w:separator/>
      </w:r>
    </w:p>
  </w:endnote>
  <w:endnote w:type="continuationSeparator" w:id="0">
    <w:p w14:paraId="456D5DA7" w14:textId="77777777" w:rsidR="00074BAD" w:rsidRDefault="000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D5DA4" w14:textId="77777777" w:rsidR="00074BAD" w:rsidRDefault="00074BAD">
      <w:r>
        <w:separator/>
      </w:r>
    </w:p>
  </w:footnote>
  <w:footnote w:type="continuationSeparator" w:id="0">
    <w:p w14:paraId="456D5DA5" w14:textId="77777777" w:rsidR="00074BAD" w:rsidRDefault="00074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D5DA8" w14:textId="77777777" w:rsidR="00AD7048" w:rsidRDefault="000D396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56D5DA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C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0D59"/>
    <w:rsid w:val="00062FD5"/>
    <w:rsid w:val="000630F6"/>
    <w:rsid w:val="00064749"/>
    <w:rsid w:val="00071958"/>
    <w:rsid w:val="0007491B"/>
    <w:rsid w:val="00074BAD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62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278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5F4"/>
    <w:rsid w:val="001E319B"/>
    <w:rsid w:val="001E634A"/>
    <w:rsid w:val="001E6D26"/>
    <w:rsid w:val="001F090B"/>
    <w:rsid w:val="001F19B0"/>
    <w:rsid w:val="001F3E7B"/>
    <w:rsid w:val="001F45ED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0E1C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D0D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2BF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895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6FD7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491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B6DD8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54C3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6D4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37E1E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057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35C9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55F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1D1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D5D67"/>
  <w15:docId w15:val="{29A61607-EA20-4B90-B686-642CBBED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71D83-6FB3-4B70-8538-86C4A7D8F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4E58DC-7426-4047-B82C-F91CA0C2D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3DB44-9CC6-4127-A85B-B001A42FD614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20A4D63-BEB2-4CE5-B078-8E7EAACB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6</Pages>
  <Words>918</Words>
  <Characters>5235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2016-10-04T12:43:00Z</dcterms:created>
  <dcterms:modified xsi:type="dcterms:W3CDTF">2016-10-04T12:43:00Z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